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06" w:type="dxa"/>
        <w:jc w:val="center"/>
        <w:tblBorders>
          <w:insideV w:val="single" w:sz="36" w:space="0" w:color="FFFFFF"/>
        </w:tblBorders>
        <w:tblLayout w:type="fixed"/>
        <w:tblLook w:val="01E0"/>
      </w:tblPr>
      <w:tblGrid>
        <w:gridCol w:w="7836"/>
        <w:gridCol w:w="2470"/>
      </w:tblGrid>
      <w:tr w:rsidR="00D95B2C" w:rsidTr="00C56D91">
        <w:trPr>
          <w:trHeight w:hRule="exact" w:val="2453"/>
          <w:jc w:val="center"/>
        </w:trPr>
        <w:tc>
          <w:tcPr>
            <w:tcW w:w="7836" w:type="dxa"/>
            <w:tcBorders>
              <w:top w:val="nil"/>
              <w:left w:val="nil"/>
              <w:bottom w:val="nil"/>
              <w:right w:val="single" w:sz="24" w:space="0" w:color="FFFFFF"/>
            </w:tcBorders>
            <w:shd w:val="clear" w:color="auto" w:fill="008A50"/>
            <w:tcMar>
              <w:top w:w="0" w:type="dxa"/>
              <w:left w:w="0" w:type="dxa"/>
              <w:bottom w:w="0" w:type="dxa"/>
              <w:right w:w="0" w:type="dxa"/>
            </w:tcMar>
          </w:tcPr>
          <w:p w:rsidR="00D95B2C" w:rsidRDefault="00742F69">
            <w:pPr>
              <w:spacing w:before="567" w:after="284"/>
              <w:ind w:left="567"/>
              <w:rPr>
                <w:color w:val="FFFFFF"/>
                <w:sz w:val="46"/>
                <w:szCs w:val="46"/>
              </w:rPr>
            </w:pPr>
            <w:r>
              <w:rPr>
                <w:color w:val="FFFFFF"/>
                <w:sz w:val="46"/>
                <w:szCs w:val="46"/>
              </w:rPr>
              <w:t>Fachaufsichtskonzept</w:t>
            </w:r>
            <w:r w:rsidR="00D95B2C">
              <w:rPr>
                <w:color w:val="FFFFFF"/>
                <w:sz w:val="46"/>
                <w:szCs w:val="46"/>
              </w:rPr>
              <w:t xml:space="preserve"> </w:t>
            </w:r>
            <w:bookmarkStart w:id="0" w:name="txtTischoderBericht"/>
          </w:p>
          <w:p w:rsidR="00D95B2C" w:rsidRDefault="00742F69">
            <w:pPr>
              <w:spacing w:before="567" w:after="284"/>
              <w:ind w:left="567"/>
              <w:rPr>
                <w:color w:val="FFFFFF"/>
                <w:sz w:val="28"/>
                <w:szCs w:val="28"/>
                <w:highlight w:val="darkGreen"/>
              </w:rPr>
            </w:pPr>
            <w:r>
              <w:rPr>
                <w:color w:val="FFFFFF"/>
                <w:sz w:val="28"/>
                <w:szCs w:val="28"/>
              </w:rPr>
              <w:t>des Jobcenters Oberspreewald-Lausitz</w:t>
            </w:r>
            <w:bookmarkEnd w:id="0"/>
          </w:p>
          <w:p w:rsidR="00D95B2C" w:rsidRDefault="00D95B2C">
            <w:pPr>
              <w:rPr>
                <w:sz w:val="28"/>
                <w:szCs w:val="28"/>
                <w:highlight w:val="darkGreen"/>
              </w:rPr>
            </w:pPr>
          </w:p>
          <w:p w:rsidR="00D95B2C" w:rsidRDefault="00D95B2C">
            <w:pPr>
              <w:rPr>
                <w:sz w:val="28"/>
                <w:szCs w:val="28"/>
                <w:highlight w:val="darkGreen"/>
              </w:rPr>
            </w:pPr>
          </w:p>
        </w:tc>
        <w:bookmarkStart w:id="1" w:name="txtKleinesBild"/>
        <w:tc>
          <w:tcPr>
            <w:tcW w:w="2470" w:type="dxa"/>
            <w:tcBorders>
              <w:top w:val="nil"/>
              <w:left w:val="single" w:sz="24" w:space="0" w:color="FFFFFF"/>
              <w:bottom w:val="nil"/>
              <w:right w:val="nil"/>
            </w:tcBorders>
            <w:shd w:val="clear" w:color="auto" w:fill="008A50"/>
            <w:tcMar>
              <w:top w:w="0" w:type="dxa"/>
              <w:left w:w="0" w:type="dxa"/>
              <w:bottom w:w="0" w:type="dxa"/>
              <w:right w:w="0" w:type="dxa"/>
            </w:tcMar>
            <w:hideMark/>
          </w:tcPr>
          <w:p w:rsidR="00D95B2C" w:rsidRDefault="00D95B2C">
            <w:r w:rsidRPr="00B93D58">
              <w:object w:dxaOrig="5204" w:dyaOrig="5249">
                <v:shape id="_x0000_i1026" type="#_x0000_t75" style="width:123.6pt;height:124.2pt" o:ole="">
                  <v:imagedata r:id="rId7" o:title=""/>
                </v:shape>
                <o:OLEObject Type="Embed" ProgID="MSPhotoEd.3" ShapeID="_x0000_i1026" DrawAspect="Content" ObjectID="_1436684274" r:id="rId8"/>
              </w:object>
            </w:r>
            <w:bookmarkEnd w:id="1"/>
          </w:p>
        </w:tc>
      </w:tr>
      <w:tr w:rsidR="00D95B2C"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D95B2C" w:rsidRDefault="00DD3407" w:rsidP="00DE00B2">
            <w:pPr>
              <w:pStyle w:val="Vers-weiss"/>
              <w:ind w:left="0"/>
              <w:rPr>
                <w:highlight w:val="darkGreen"/>
              </w:rPr>
            </w:pPr>
            <w:r>
              <w:t>GF-II-4008</w:t>
            </w:r>
          </w:p>
        </w:tc>
        <w:tc>
          <w:tcPr>
            <w:tcW w:w="2470" w:type="dxa"/>
            <w:tcBorders>
              <w:top w:val="nil"/>
              <w:left w:val="single" w:sz="24" w:space="0" w:color="FFFFFF"/>
              <w:bottom w:val="nil"/>
              <w:right w:val="nil"/>
            </w:tcBorders>
            <w:shd w:val="clear" w:color="auto" w:fill="008A50"/>
            <w:vAlign w:val="center"/>
            <w:hideMark/>
          </w:tcPr>
          <w:p w:rsidR="00D95B2C" w:rsidRDefault="00D95B2C">
            <w:pPr>
              <w:pStyle w:val="Vers-weiss"/>
            </w:pPr>
            <w:bookmarkStart w:id="2" w:name="txtIntExt"/>
            <w:r>
              <w:t>INTERN</w:t>
            </w:r>
            <w:bookmarkEnd w:id="2"/>
          </w:p>
        </w:tc>
      </w:tr>
      <w:tr w:rsidR="00C56D91"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C56D91" w:rsidRDefault="00DD3407" w:rsidP="00DE00B2">
            <w:pPr>
              <w:pStyle w:val="Vers-weiss"/>
              <w:ind w:left="0"/>
            </w:pPr>
            <w:r>
              <w:t>gültig ab: 13.06.2012</w:t>
            </w:r>
          </w:p>
        </w:tc>
        <w:tc>
          <w:tcPr>
            <w:tcW w:w="2470" w:type="dxa"/>
            <w:tcBorders>
              <w:top w:val="nil"/>
              <w:left w:val="single" w:sz="24" w:space="0" w:color="FFFFFF"/>
              <w:bottom w:val="nil"/>
              <w:right w:val="nil"/>
            </w:tcBorders>
            <w:shd w:val="clear" w:color="auto" w:fill="008A50"/>
            <w:vAlign w:val="center"/>
            <w:hideMark/>
          </w:tcPr>
          <w:p w:rsidR="00C56D91" w:rsidRDefault="00C56D91">
            <w:pPr>
              <w:pStyle w:val="Vers-weiss"/>
            </w:pPr>
          </w:p>
        </w:tc>
      </w:tr>
      <w:tr w:rsidR="00C56D91"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C56D91" w:rsidRDefault="00DD3407" w:rsidP="00DE00B2">
            <w:pPr>
              <w:pStyle w:val="Vers-weiss"/>
              <w:ind w:left="0"/>
            </w:pPr>
            <w:r>
              <w:t>letzte Änderung : 23.08.2012</w:t>
            </w:r>
          </w:p>
        </w:tc>
        <w:tc>
          <w:tcPr>
            <w:tcW w:w="2470" w:type="dxa"/>
            <w:tcBorders>
              <w:top w:val="nil"/>
              <w:left w:val="single" w:sz="24" w:space="0" w:color="FFFFFF"/>
              <w:bottom w:val="nil"/>
              <w:right w:val="nil"/>
            </w:tcBorders>
            <w:shd w:val="clear" w:color="auto" w:fill="008A50"/>
            <w:vAlign w:val="center"/>
            <w:hideMark/>
          </w:tcPr>
          <w:p w:rsidR="00C56D91" w:rsidRDefault="00C56D91">
            <w:pPr>
              <w:pStyle w:val="Vers-weiss"/>
            </w:pPr>
          </w:p>
        </w:tc>
      </w:tr>
      <w:tr w:rsidR="00D95B2C" w:rsidRPr="00C56D91" w:rsidTr="00C56D91">
        <w:trPr>
          <w:trHeight w:val="9805"/>
          <w:jc w:val="center"/>
        </w:trPr>
        <w:tc>
          <w:tcPr>
            <w:tcW w:w="10306" w:type="dxa"/>
            <w:gridSpan w:val="2"/>
            <w:tcMar>
              <w:top w:w="0" w:type="dxa"/>
              <w:left w:w="0" w:type="dxa"/>
              <w:bottom w:w="0" w:type="dxa"/>
              <w:right w:w="0" w:type="dxa"/>
            </w:tcMar>
          </w:tcPr>
          <w:p w:rsidR="00D95B2C" w:rsidRDefault="00D95B2C"/>
          <w:p w:rsidR="00BD3547" w:rsidRDefault="00BD3547"/>
          <w:p w:rsidR="00BD3547" w:rsidRDefault="00BD3547"/>
          <w:p w:rsidR="00157490" w:rsidRDefault="00157490"/>
          <w:p w:rsidR="00157490" w:rsidRDefault="00157490"/>
          <w:p w:rsidR="00157490" w:rsidRDefault="00157490"/>
          <w:p w:rsidR="00BD3547" w:rsidRDefault="00BD3547"/>
          <w:p w:rsidR="00BD3547" w:rsidRDefault="00BD3547"/>
          <w:p w:rsidR="00BD3547" w:rsidRDefault="006B32E4">
            <w:r>
              <w:rPr>
                <w:noProof/>
              </w:rPr>
              <w:drawing>
                <wp:inline distT="0" distB="0" distL="0" distR="0">
                  <wp:extent cx="6544310" cy="2991485"/>
                  <wp:effectExtent l="19050" t="0" r="8890" b="0"/>
                  <wp:docPr id="9" name="Grafik 8" descr="Glas-Grafik_Mann_2_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s-Grafik_Mann_2_039.jpg"/>
                          <pic:cNvPicPr/>
                        </pic:nvPicPr>
                        <pic:blipFill>
                          <a:blip r:embed="rId9" cstate="print"/>
                          <a:stretch>
                            <a:fillRect/>
                          </a:stretch>
                        </pic:blipFill>
                        <pic:spPr>
                          <a:xfrm>
                            <a:off x="0" y="0"/>
                            <a:ext cx="6544310" cy="2991485"/>
                          </a:xfrm>
                          <a:prstGeom prst="rect">
                            <a:avLst/>
                          </a:prstGeom>
                        </pic:spPr>
                      </pic:pic>
                    </a:graphicData>
                  </a:graphic>
                </wp:inline>
              </w:drawing>
            </w:r>
          </w:p>
          <w:p w:rsidR="00BD3547" w:rsidRDefault="00BD3547"/>
          <w:p w:rsidR="00BD3547" w:rsidRDefault="00BD3547"/>
          <w:p w:rsidR="00BD3547" w:rsidRDefault="00BD3547"/>
          <w:p w:rsidR="00BD3547" w:rsidRDefault="00BD3547"/>
          <w:p w:rsidR="00BD3547" w:rsidRDefault="00BD3547"/>
          <w:p w:rsidR="00AF25B7" w:rsidRDefault="00AF25B7"/>
          <w:p w:rsidR="00BD3547" w:rsidRDefault="00BD3547"/>
          <w:p w:rsidR="00D95B2C" w:rsidRDefault="00D95B2C"/>
          <w:p w:rsidR="00157490" w:rsidRDefault="00157490"/>
          <w:p w:rsidR="00157490" w:rsidRPr="00C56D91" w:rsidRDefault="00157490"/>
          <w:p w:rsidR="00D95B2C" w:rsidRPr="00C56D91" w:rsidRDefault="00DC37EA" w:rsidP="00C56D91">
            <w:r w:rsidRPr="00DC37EA">
              <w:rPr>
                <w:noProof/>
                <w:sz w:val="22"/>
              </w:rPr>
              <w:pict>
                <v:rect id="_x0000_s1028" style="position:absolute;margin-left:128.4pt;margin-top:7.35pt;width:386.25pt;height:7.15pt;z-index:251658240" fillcolor="#008a50" strokecolor="#008a50"/>
              </w:pict>
            </w:r>
            <w:r w:rsidR="00D95B2C" w:rsidRPr="00C56D91">
              <w:rPr>
                <w:noProof/>
                <w:sz w:val="22"/>
              </w:rPr>
              <w:drawing>
                <wp:inline distT="0" distB="0" distL="0" distR="0">
                  <wp:extent cx="1504950" cy="304800"/>
                  <wp:effectExtent l="19050" t="0" r="0" b="0"/>
                  <wp:docPr id="3" name="Bild 1" descr="0350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03506.wmf"/>
                          <pic:cNvPicPr>
                            <a:picLocks noChangeAspect="1" noChangeArrowheads="1"/>
                          </pic:cNvPicPr>
                        </pic:nvPicPr>
                        <pic:blipFill>
                          <a:blip r:embed="rId10" cstate="print"/>
                          <a:srcRect/>
                          <a:stretch>
                            <a:fillRect/>
                          </a:stretch>
                        </pic:blipFill>
                        <pic:spPr bwMode="auto">
                          <a:xfrm>
                            <a:off x="0" y="0"/>
                            <a:ext cx="1504950" cy="304800"/>
                          </a:xfrm>
                          <a:prstGeom prst="rect">
                            <a:avLst/>
                          </a:prstGeom>
                          <a:noFill/>
                          <a:ln w="9525">
                            <a:noFill/>
                            <a:miter lim="800000"/>
                            <a:headEnd/>
                            <a:tailEnd/>
                          </a:ln>
                        </pic:spPr>
                      </pic:pic>
                    </a:graphicData>
                  </a:graphic>
                </wp:inline>
              </w:drawing>
            </w:r>
          </w:p>
        </w:tc>
      </w:tr>
    </w:tbl>
    <w:p w:rsidR="005F6EBB" w:rsidRDefault="005F6EBB" w:rsidP="00472DDE">
      <w:pPr>
        <w:pStyle w:val="Listenabsatz"/>
        <w:ind w:left="0"/>
        <w:contextualSpacing w:val="0"/>
      </w:pPr>
    </w:p>
    <w:p w:rsidR="00DE00B2" w:rsidRPr="00DE00B2" w:rsidRDefault="00DE00B2" w:rsidP="00472DDE">
      <w:pPr>
        <w:pStyle w:val="Listenabsatz"/>
        <w:ind w:left="0"/>
        <w:contextualSpacing w:val="0"/>
        <w:rPr>
          <w:b/>
          <w:sz w:val="24"/>
          <w:szCs w:val="24"/>
          <w:u w:val="single"/>
        </w:rPr>
      </w:pPr>
      <w:r w:rsidRPr="00DE00B2">
        <w:rPr>
          <w:b/>
          <w:sz w:val="24"/>
          <w:szCs w:val="24"/>
          <w:u w:val="single"/>
        </w:rPr>
        <w:t>Fachaufsicht im Jobcenter Oberspreewald-Lausitz</w:t>
      </w:r>
    </w:p>
    <w:p w:rsidR="00DE00B2" w:rsidRDefault="00DE00B2" w:rsidP="00472DDE">
      <w:pPr>
        <w:pStyle w:val="Listenabsatz"/>
        <w:ind w:left="0"/>
        <w:contextualSpacing w:val="0"/>
      </w:pPr>
    </w:p>
    <w:p w:rsidR="00742F69" w:rsidRDefault="00742F69" w:rsidP="00742F69">
      <w:pPr>
        <w:rPr>
          <w:rFonts w:cs="Arial"/>
          <w:b/>
        </w:rPr>
      </w:pPr>
      <w:r>
        <w:rPr>
          <w:rFonts w:cs="Arial"/>
          <w:b/>
        </w:rPr>
        <w:t>Was ist Fachaufsicht?</w:t>
      </w:r>
    </w:p>
    <w:p w:rsidR="00742F69" w:rsidRDefault="00742F69" w:rsidP="00742F69">
      <w:pPr>
        <w:rPr>
          <w:rFonts w:cs="Arial"/>
        </w:rPr>
      </w:pPr>
    </w:p>
    <w:p w:rsidR="00742F69" w:rsidRDefault="00742F69" w:rsidP="00742F69">
      <w:pPr>
        <w:rPr>
          <w:rFonts w:cs="Arial"/>
        </w:rPr>
      </w:pPr>
      <w:r>
        <w:rPr>
          <w:rFonts w:cs="Arial"/>
        </w:rPr>
        <w:t>Fachaufsicht  umfasst die Aufsichtsbefugnis über die zweckmäßige und wirtschaftliche Durch</w:t>
      </w:r>
      <w:r>
        <w:rPr>
          <w:rFonts w:cs="Arial"/>
        </w:rPr>
        <w:softHyphen/>
        <w:t>führung der mit dem Zweiten Buch Sozialgesetzbuch (SGB II) gestellten Aufgaben und den sons</w:t>
      </w:r>
      <w:r>
        <w:rPr>
          <w:rFonts w:cs="Arial"/>
        </w:rPr>
        <w:softHyphen/>
        <w:t>tigen gesetzlichen Vorschriften, den Beschlüssen der Trägerversammlung, dem gül</w:t>
      </w:r>
      <w:r>
        <w:rPr>
          <w:rFonts w:cs="Arial"/>
        </w:rPr>
        <w:softHyphen/>
        <w:t>tigen Arbeitsmarktprogramm, den Richtlinien und Geschäftsanweisungen der BA und des Landkreise zur Ausgestaltung des SGB II für ihren jeweiligen Geschäftsbereich sowie den internen Anweisungen der Geschäftsführung des Jobcenters OSL zur Umsetzung.</w:t>
      </w:r>
    </w:p>
    <w:p w:rsidR="00742F69" w:rsidRDefault="00742F69" w:rsidP="00742F69">
      <w:pPr>
        <w:rPr>
          <w:rFonts w:cs="Arial"/>
        </w:rPr>
      </w:pPr>
    </w:p>
    <w:p w:rsidR="00742F69" w:rsidRDefault="00742F69" w:rsidP="00742F69">
      <w:pPr>
        <w:rPr>
          <w:rFonts w:cs="Arial"/>
        </w:rPr>
      </w:pPr>
    </w:p>
    <w:p w:rsidR="00742F69" w:rsidRDefault="00742F69" w:rsidP="00742F69">
      <w:pPr>
        <w:rPr>
          <w:rFonts w:cs="Arial"/>
          <w:b/>
        </w:rPr>
      </w:pPr>
      <w:r>
        <w:rPr>
          <w:rFonts w:cs="Arial"/>
          <w:b/>
        </w:rPr>
        <w:t>Wozu dient Fachaufsicht?</w:t>
      </w:r>
    </w:p>
    <w:p w:rsidR="00742F69" w:rsidRDefault="00742F69" w:rsidP="00742F69">
      <w:pPr>
        <w:rPr>
          <w:rFonts w:cs="Arial"/>
        </w:rPr>
      </w:pPr>
    </w:p>
    <w:p w:rsidR="00742F69" w:rsidRDefault="00742F69" w:rsidP="00742F69">
      <w:pPr>
        <w:rPr>
          <w:rFonts w:cs="Arial"/>
        </w:rPr>
      </w:pPr>
      <w:r>
        <w:rPr>
          <w:rFonts w:cs="Arial"/>
        </w:rPr>
        <w:t>Fachaufsicht dient im Wesentlichen dazu, die Arbeit der Mitarbeiter fachlich zu be</w:t>
      </w:r>
      <w:r>
        <w:rPr>
          <w:rFonts w:cs="Arial"/>
        </w:rPr>
        <w:softHyphen/>
        <w:t xml:space="preserve">gleiten und Hinweise zu einer optimierten Arbeitsweise zu geben. Sie ist ein Teil der Dienstaufsicht der Vorgesetzten. Die Vorgesetzten prüfen die Rechtmäßigkeit und die Zweckmäßigkeit bei der Aufgabenerledigung. Dabei erfolgt eine sachliche, fachliche und inhaltliche Unterstützung der Mitarbeiter. </w:t>
      </w:r>
    </w:p>
    <w:p w:rsidR="00742F69" w:rsidRDefault="00742F69" w:rsidP="00742F69">
      <w:pPr>
        <w:rPr>
          <w:rFonts w:cs="Arial"/>
        </w:rPr>
      </w:pPr>
      <w:r>
        <w:rPr>
          <w:rFonts w:cs="Arial"/>
        </w:rPr>
        <w:t>Fachaufsicht beginnt schon beim Mitarbeiter. Durch Selbstkontrolle kann jeder Mitarbeiter seine Arbeit an den einheitlichen Kriterien messen, festgestellte Abweichungen korrigieren um Fehler zu vermeiden. Fachliche Diskussionen in den Teams bieten dabei Unterstützung in der Umsetzung.</w:t>
      </w:r>
    </w:p>
    <w:p w:rsidR="00742F69" w:rsidRDefault="00742F69" w:rsidP="00742F69">
      <w:pPr>
        <w:rPr>
          <w:rFonts w:cs="Arial"/>
        </w:rPr>
      </w:pPr>
    </w:p>
    <w:p w:rsidR="00742F69" w:rsidRDefault="00742F69" w:rsidP="00742F69">
      <w:pPr>
        <w:rPr>
          <w:rFonts w:cs="Arial"/>
          <w:b/>
        </w:rPr>
      </w:pPr>
      <w:r>
        <w:rPr>
          <w:rFonts w:cs="Arial"/>
          <w:b/>
        </w:rPr>
        <w:t>Wie erfolgt Fachaufsicht?</w:t>
      </w:r>
    </w:p>
    <w:p w:rsidR="00742F69" w:rsidRDefault="00742F69" w:rsidP="00742F69">
      <w:pPr>
        <w:rPr>
          <w:rFonts w:cs="Arial"/>
        </w:rPr>
      </w:pPr>
    </w:p>
    <w:p w:rsidR="00742F69" w:rsidRDefault="00742F69" w:rsidP="00742F69">
      <w:pPr>
        <w:rPr>
          <w:rFonts w:cs="Arial"/>
        </w:rPr>
      </w:pPr>
      <w:r>
        <w:rPr>
          <w:rFonts w:cs="Arial"/>
        </w:rPr>
        <w:t>Prüfkriterien werden festgelegt. Diese richten sich an den übertragenen Aufgaben und der damit einherge</w:t>
      </w:r>
      <w:r>
        <w:rPr>
          <w:rFonts w:cs="Arial"/>
        </w:rPr>
        <w:softHyphen/>
        <w:t>henden Verantwortung aus. Die Fachaufsicht wird durch Beobachtung, Beeinflus</w:t>
      </w:r>
      <w:r>
        <w:rPr>
          <w:rFonts w:cs="Arial"/>
        </w:rPr>
        <w:softHyphen/>
        <w:t>sung, Überwachung der Zielsetzung, der Planung und der Art und Weise der Umset</w:t>
      </w:r>
      <w:r>
        <w:rPr>
          <w:rFonts w:cs="Arial"/>
        </w:rPr>
        <w:softHyphen/>
        <w:t>zung der Inhalte der übertragenen Tätigkeit von der Führungskraft vorgenommen und dokumentiert. In der Auswertung der Prüfergebnisse wird der Mitarbeiter aktiv eingebunden.</w:t>
      </w:r>
    </w:p>
    <w:p w:rsidR="00742F69" w:rsidRDefault="00742F69" w:rsidP="00742F69">
      <w:pPr>
        <w:rPr>
          <w:rFonts w:cs="Arial"/>
        </w:rPr>
      </w:pPr>
      <w:r>
        <w:rPr>
          <w:rFonts w:cs="Arial"/>
        </w:rPr>
        <w:t>Im Vordergrund steht die Qualifizierung der Mitarbeiter.</w:t>
      </w:r>
    </w:p>
    <w:p w:rsidR="00742F69" w:rsidRDefault="00742F69" w:rsidP="00742F69">
      <w:pPr>
        <w:rPr>
          <w:rFonts w:cs="Arial"/>
        </w:rPr>
      </w:pPr>
    </w:p>
    <w:p w:rsidR="00742F69" w:rsidRDefault="00742F69" w:rsidP="00742F69">
      <w:pPr>
        <w:rPr>
          <w:rFonts w:cs="Arial"/>
        </w:rPr>
      </w:pPr>
    </w:p>
    <w:p w:rsidR="00742F69" w:rsidRDefault="00742F69" w:rsidP="00742F69">
      <w:pPr>
        <w:rPr>
          <w:rFonts w:cs="Arial"/>
        </w:rPr>
      </w:pPr>
      <w:r>
        <w:rPr>
          <w:rFonts w:cs="Arial"/>
        </w:rPr>
        <w:t>Die Fachaufsicht wird von den Führungskräften über die Arbeitsergeb</w:t>
      </w:r>
      <w:r>
        <w:rPr>
          <w:rFonts w:cs="Arial"/>
        </w:rPr>
        <w:softHyphen/>
        <w:t>nisse der ihnen unterstell</w:t>
      </w:r>
      <w:r>
        <w:rPr>
          <w:rFonts w:cs="Arial"/>
        </w:rPr>
        <w:softHyphen/>
        <w:t>ten Mitarbeiter ausgeübt.</w:t>
      </w:r>
    </w:p>
    <w:p w:rsidR="00742F69" w:rsidRDefault="00742F69" w:rsidP="00742F69">
      <w:pPr>
        <w:rPr>
          <w:rFonts w:cs="Arial"/>
        </w:rPr>
      </w:pPr>
      <w:r>
        <w:rPr>
          <w:rFonts w:cs="Arial"/>
        </w:rPr>
        <w:t>Die Führungskräfte nutzen dazu verschiedene Instrumente, die im Folgenden aufgezeigt sind:</w:t>
      </w:r>
    </w:p>
    <w:p w:rsidR="00742F69" w:rsidRDefault="00742F69" w:rsidP="00742F69">
      <w:pPr>
        <w:rPr>
          <w:rFonts w:cs="Arial"/>
        </w:rPr>
      </w:pPr>
    </w:p>
    <w:p w:rsidR="00742F69" w:rsidRDefault="00742F69" w:rsidP="00742F69">
      <w:pPr>
        <w:rPr>
          <w:rFonts w:cs="Arial"/>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rPr>
      </w:pPr>
      <w:r>
        <w:rPr>
          <w:rFonts w:cs="Arial"/>
          <w:b/>
        </w:rPr>
        <w:t>Internes Kontrollsystem (IKS)</w:t>
      </w:r>
      <w:r>
        <w:rPr>
          <w:rFonts w:cs="Arial"/>
          <w:b/>
        </w:rPr>
        <w:tab/>
      </w:r>
      <w:r>
        <w:rPr>
          <w:rFonts w:cs="Arial"/>
        </w:rPr>
        <w:t>beinhaltet die Fachaufsicht, DQM, Haushalt, Personal und Finanzen, Controlling und die Sammlung von internen Weisungen.</w:t>
      </w:r>
    </w:p>
    <w:p w:rsidR="00742F69" w:rsidRDefault="00742F69" w:rsidP="00742F69">
      <w:pPr>
        <w:rPr>
          <w:rFonts w:cs="Arial"/>
          <w:b/>
        </w:rPr>
      </w:pPr>
    </w:p>
    <w:p w:rsidR="00742F69" w:rsidRDefault="00742F69" w:rsidP="00742F69">
      <w:pPr>
        <w:rPr>
          <w:rFonts w:cs="Arial"/>
          <w:sz w:val="20"/>
          <w:szCs w:val="20"/>
          <w:lang w:val="da-DK"/>
        </w:rPr>
      </w:pPr>
      <w:r>
        <w:rPr>
          <w:rFonts w:cs="Arial"/>
        </w:rPr>
        <w:t xml:space="preserve"> </w:t>
      </w:r>
      <w:r>
        <w:rPr>
          <w:rFonts w:cs="Arial"/>
        </w:rPr>
        <w:tab/>
      </w:r>
      <w:r>
        <w:rPr>
          <w:rFonts w:cs="Arial"/>
        </w:rPr>
        <w:tab/>
      </w:r>
      <w:hyperlink r:id="rId11" w:history="1">
        <w:r w:rsidRPr="00225F36">
          <w:rPr>
            <w:rStyle w:val="Hyperlink"/>
            <w:rFonts w:cs="Arial"/>
          </w:rPr>
          <w:t>D03506-I</w:t>
        </w:r>
        <w:r w:rsidRPr="00225F36">
          <w:rPr>
            <w:rStyle w:val="Hyperlink"/>
            <w:rFonts w:cs="Arial"/>
          </w:rPr>
          <w:t>K</w:t>
        </w:r>
        <w:r w:rsidRPr="00225F36">
          <w:rPr>
            <w:rStyle w:val="Hyperlink"/>
            <w:rFonts w:cs="Arial"/>
          </w:rPr>
          <w:t>S\Start-IKS</w:t>
        </w:r>
      </w:hyperlink>
      <w:r>
        <w:rPr>
          <w:rFonts w:cs="Arial"/>
        </w:rPr>
        <w:t xml:space="preserve"> </w:t>
      </w:r>
    </w:p>
    <w:p w:rsidR="00742F69" w:rsidRDefault="00742F69" w:rsidP="00742F69">
      <w:pPr>
        <w:rPr>
          <w:rFonts w:cs="Arial"/>
          <w:b/>
          <w:szCs w:val="24"/>
          <w:lang w:val="da-DK"/>
        </w:rPr>
      </w:pPr>
    </w:p>
    <w:p w:rsidR="00742F69" w:rsidRDefault="00742F69" w:rsidP="00742F69">
      <w:pPr>
        <w:rPr>
          <w:rFonts w:cs="Arial"/>
        </w:rPr>
      </w:pPr>
      <w:r>
        <w:rPr>
          <w:rFonts w:cs="Arial"/>
          <w:b/>
        </w:rPr>
        <w:t xml:space="preserve">Operative Mindeststandards (MDS) </w:t>
      </w:r>
      <w:r>
        <w:rPr>
          <w:rFonts w:cs="Arial"/>
        </w:rPr>
        <w:t xml:space="preserve">beinhaltet die Erfassungs- und Prüflisten </w:t>
      </w:r>
    </w:p>
    <w:p w:rsidR="00742F69" w:rsidRDefault="00742F69" w:rsidP="00742F69">
      <w:pPr>
        <w:rPr>
          <w:rFonts w:cs="Arial"/>
        </w:rPr>
      </w:pPr>
      <w:r>
        <w:rPr>
          <w:rFonts w:cs="Arial"/>
        </w:rPr>
        <w:t>zur Kontrolle der Einhaltung der MDS.</w:t>
      </w:r>
    </w:p>
    <w:p w:rsidR="00742F69" w:rsidRDefault="00742F69" w:rsidP="00742F69">
      <w:pPr>
        <w:rPr>
          <w:rFonts w:cs="Arial"/>
        </w:rPr>
      </w:pPr>
      <w:r>
        <w:rPr>
          <w:rFonts w:cs="Arial"/>
        </w:rPr>
        <w:t xml:space="preserve"> </w:t>
      </w:r>
      <w:r>
        <w:rPr>
          <w:rFonts w:cs="Arial"/>
        </w:rPr>
        <w:tab/>
      </w:r>
    </w:p>
    <w:p w:rsidR="00742F69" w:rsidRDefault="00742F69" w:rsidP="00742F69">
      <w:pPr>
        <w:rPr>
          <w:rFonts w:cs="Arial"/>
        </w:rPr>
      </w:pPr>
      <w:r>
        <w:rPr>
          <w:rFonts w:cs="Arial"/>
        </w:rPr>
        <w:tab/>
      </w:r>
      <w:r>
        <w:rPr>
          <w:rFonts w:cs="Arial"/>
        </w:rPr>
        <w:tab/>
      </w:r>
      <w:hyperlink r:id="rId12" w:history="1">
        <w:r>
          <w:rPr>
            <w:rStyle w:val="Hyperlink"/>
            <w:rFonts w:cs="Arial"/>
          </w:rPr>
          <w:t>\\n0011035\Ablagen\D03506-IKS\IKS_C_K13.htm</w:t>
        </w:r>
      </w:hyperlink>
      <w:r>
        <w:rPr>
          <w:rFonts w:cs="Arial"/>
        </w:rPr>
        <w:t xml:space="preserve"> </w:t>
      </w:r>
    </w:p>
    <w:p w:rsidR="00742F69" w:rsidRDefault="00742F69" w:rsidP="00742F69">
      <w:pPr>
        <w:rPr>
          <w:rFonts w:cs="Arial"/>
          <w:b/>
          <w:lang w:val="da-DK"/>
        </w:rPr>
      </w:pPr>
    </w:p>
    <w:p w:rsidR="00742F69" w:rsidRDefault="00742F69" w:rsidP="00742F69">
      <w:pPr>
        <w:rPr>
          <w:rFonts w:cs="Arial"/>
        </w:rPr>
      </w:pPr>
      <w:r>
        <w:rPr>
          <w:rFonts w:cs="Arial"/>
          <w:b/>
        </w:rPr>
        <w:t xml:space="preserve">Datenqualitätsmanagement (DQM)  </w:t>
      </w:r>
      <w:r>
        <w:rPr>
          <w:rFonts w:cs="Arial"/>
        </w:rPr>
        <w:t>beinhaltet die DORA- Abfragen und VerBIS- Prüflisten zur Identifizierung von Fehlerschwerpunkten.</w:t>
      </w:r>
    </w:p>
    <w:p w:rsidR="00742F69" w:rsidRDefault="00742F69" w:rsidP="00742F69">
      <w:pPr>
        <w:rPr>
          <w:rFonts w:cs="Arial"/>
        </w:rPr>
      </w:pPr>
      <w:r>
        <w:rPr>
          <w:rFonts w:cs="Arial"/>
        </w:rPr>
        <w:t xml:space="preserve"> </w:t>
      </w:r>
    </w:p>
    <w:p w:rsidR="00742F69" w:rsidRDefault="00742F69" w:rsidP="00742F69">
      <w:pPr>
        <w:rPr>
          <w:rFonts w:cs="Arial"/>
          <w:sz w:val="20"/>
          <w:szCs w:val="20"/>
        </w:rPr>
      </w:pPr>
      <w:r>
        <w:rPr>
          <w:rFonts w:cs="Arial"/>
        </w:rPr>
        <w:tab/>
      </w:r>
      <w:r>
        <w:rPr>
          <w:rFonts w:cs="Arial"/>
        </w:rPr>
        <w:tab/>
      </w:r>
      <w:hyperlink r:id="rId13" w:history="1">
        <w:r>
          <w:rPr>
            <w:rStyle w:val="Hyperlink"/>
            <w:rFonts w:cs="Arial"/>
          </w:rPr>
          <w:t>\\n0011035\Ablagen\D03506-IKS\IKS_C_K133.htm</w:t>
        </w:r>
      </w:hyperlink>
      <w:r>
        <w:rPr>
          <w:rFonts w:cs="Arial"/>
        </w:rPr>
        <w:t xml:space="preserve"> </w:t>
      </w:r>
    </w:p>
    <w:p w:rsidR="00742F69" w:rsidRDefault="00742F69" w:rsidP="00742F69">
      <w:pPr>
        <w:rPr>
          <w:rFonts w:cs="Arial"/>
          <w:szCs w:val="24"/>
        </w:rPr>
      </w:pPr>
    </w:p>
    <w:p w:rsidR="00742F69" w:rsidRDefault="00742F69" w:rsidP="00742F69">
      <w:pPr>
        <w:rPr>
          <w:rFonts w:cs="Arial"/>
        </w:rPr>
      </w:pPr>
      <w:proofErr w:type="spellStart"/>
      <w:r>
        <w:rPr>
          <w:rFonts w:cs="Arial"/>
          <w:b/>
        </w:rPr>
        <w:t>Monitoring</w:t>
      </w:r>
      <w:proofErr w:type="spellEnd"/>
      <w:r>
        <w:rPr>
          <w:rFonts w:cs="Arial"/>
        </w:rPr>
        <w:tab/>
        <w:t>beinhaltet Nachhaltung/ Qualitätskontrolle von Schwerpunktprozessen durch die Teamleiter.</w:t>
      </w:r>
    </w:p>
    <w:p w:rsidR="00742F69" w:rsidRDefault="00742F69" w:rsidP="00742F69">
      <w:pPr>
        <w:rPr>
          <w:rFonts w:cs="Arial"/>
        </w:rPr>
      </w:pPr>
    </w:p>
    <w:p w:rsidR="00742F69" w:rsidRDefault="00742F69" w:rsidP="00742F69">
      <w:pPr>
        <w:rPr>
          <w:rFonts w:cs="Arial"/>
        </w:rPr>
      </w:pPr>
    </w:p>
    <w:p w:rsidR="00DD3407" w:rsidRDefault="00742F69" w:rsidP="00742F69">
      <w:pPr>
        <w:rPr>
          <w:rFonts w:cs="Arial"/>
        </w:rPr>
      </w:pPr>
      <w:r>
        <w:rPr>
          <w:rFonts w:cs="Arial"/>
        </w:rPr>
        <w:t xml:space="preserve">Die Führungskräfte führen selbständig termingerecht die festgelegten Prüfungen durch und tragen die Ergebnisse in die Tabellen ein. </w:t>
      </w:r>
    </w:p>
    <w:p w:rsidR="00DD3407" w:rsidRDefault="00DD3407" w:rsidP="00742F69">
      <w:pPr>
        <w:rPr>
          <w:rFonts w:cs="Arial"/>
        </w:rPr>
      </w:pPr>
      <w:r>
        <w:rPr>
          <w:rFonts w:cs="Arial"/>
        </w:rPr>
        <w:t xml:space="preserve">Die Auswahl der Prüfungen erfolgt nach dem </w:t>
      </w:r>
      <w:r w:rsidRPr="00DD3407">
        <w:rPr>
          <w:rFonts w:cs="Arial"/>
          <w:u w:val="single"/>
        </w:rPr>
        <w:t>Zufallsprinzip</w:t>
      </w:r>
      <w:r>
        <w:rPr>
          <w:rFonts w:cs="Arial"/>
        </w:rPr>
        <w:t>.</w:t>
      </w:r>
    </w:p>
    <w:p w:rsidR="00DD3407" w:rsidRDefault="00DD3407" w:rsidP="00742F69">
      <w:pPr>
        <w:rPr>
          <w:rFonts w:cs="Arial"/>
        </w:rPr>
      </w:pPr>
    </w:p>
    <w:p w:rsidR="00DD3407" w:rsidRDefault="00742F69" w:rsidP="00742F69">
      <w:pPr>
        <w:rPr>
          <w:rFonts w:cs="Arial"/>
        </w:rPr>
      </w:pPr>
      <w:r>
        <w:rPr>
          <w:rFonts w:cs="Arial"/>
        </w:rPr>
        <w:t>Ergeben sich Fehlerschwerpunkte,</w:t>
      </w:r>
      <w:r w:rsidR="00DD3407">
        <w:rPr>
          <w:rFonts w:cs="Arial"/>
        </w:rPr>
        <w:t xml:space="preserve"> oder </w:t>
      </w:r>
      <w:r>
        <w:rPr>
          <w:rFonts w:cs="Arial"/>
        </w:rPr>
        <w:t xml:space="preserve"> sind Risiken erkennbar, sind diese mit den Mitarbeitern zeitnah auszuwerten</w:t>
      </w:r>
      <w:r w:rsidR="00DD3407">
        <w:rPr>
          <w:rFonts w:cs="Arial"/>
        </w:rPr>
        <w:t>.</w:t>
      </w:r>
    </w:p>
    <w:p w:rsidR="00DD3407" w:rsidRDefault="00DD3407" w:rsidP="00742F69">
      <w:pPr>
        <w:rPr>
          <w:rFonts w:cs="Arial"/>
        </w:rPr>
      </w:pPr>
      <w:r>
        <w:rPr>
          <w:rFonts w:cs="Arial"/>
        </w:rPr>
        <w:t>B</w:t>
      </w:r>
      <w:r w:rsidR="00742F69">
        <w:rPr>
          <w:rFonts w:cs="Arial"/>
        </w:rPr>
        <w:t>ei Handlungsbedarf sind Festlegungen zu treffen.</w:t>
      </w:r>
    </w:p>
    <w:p w:rsidR="00DD3407" w:rsidRPr="00DD3407" w:rsidRDefault="00DD3407" w:rsidP="00742F69">
      <w:pPr>
        <w:rPr>
          <w:rFonts w:cs="Arial"/>
          <w:u w:val="single"/>
        </w:rPr>
      </w:pPr>
      <w:r w:rsidRPr="00DD3407">
        <w:rPr>
          <w:rFonts w:cs="Arial"/>
          <w:u w:val="single"/>
        </w:rPr>
        <w:t xml:space="preserve">Die Festlegungen sind terminlich nachzuhalten und im Ufa-Tool der jeweiligen Fachaufsicht zu dokumentieren </w:t>
      </w:r>
    </w:p>
    <w:p w:rsidR="00DD3407" w:rsidRDefault="00DD3407" w:rsidP="00742F69">
      <w:pPr>
        <w:rPr>
          <w:rFonts w:cs="Arial"/>
        </w:rPr>
      </w:pPr>
    </w:p>
    <w:p w:rsidR="00DD3407" w:rsidRDefault="00DD3407" w:rsidP="00DD3407">
      <w:pPr>
        <w:rPr>
          <w:rFonts w:cs="Arial"/>
          <w:b/>
        </w:rPr>
      </w:pPr>
      <w:r>
        <w:rPr>
          <w:rFonts w:cs="Arial"/>
          <w:b/>
        </w:rPr>
        <w:t>Anlage zum Fachaufsichtskonzept</w:t>
      </w:r>
    </w:p>
    <w:p w:rsidR="00742F69" w:rsidRDefault="00742F69" w:rsidP="00742F69">
      <w:pPr>
        <w:rPr>
          <w:rFonts w:cs="Arial"/>
        </w:rPr>
      </w:pPr>
      <w:r>
        <w:rPr>
          <w:rFonts w:cs="Arial"/>
        </w:rPr>
        <w:t xml:space="preserve"> </w:t>
      </w:r>
    </w:p>
    <w:p w:rsidR="00742F69" w:rsidRDefault="00742F69" w:rsidP="00742F69">
      <w:pPr>
        <w:rPr>
          <w:rFonts w:cs="Arial"/>
        </w:rPr>
      </w:pPr>
      <w:r>
        <w:rPr>
          <w:rFonts w:cs="Arial"/>
        </w:rPr>
        <w:t xml:space="preserve">In der Anlage befindet sich die Übersicht der Prüfungen. </w:t>
      </w:r>
      <w:r>
        <w:rPr>
          <w:rFonts w:cs="Arial"/>
        </w:rPr>
        <w:tab/>
      </w:r>
    </w:p>
    <w:p w:rsidR="00742F69" w:rsidRDefault="00742F69" w:rsidP="00742F69">
      <w:pPr>
        <w:rPr>
          <w:rFonts w:cs="Arial"/>
        </w:rPr>
      </w:pPr>
    </w:p>
    <w:p w:rsidR="00DE00B2" w:rsidRDefault="00225F36" w:rsidP="00742F69">
      <w:hyperlink r:id="rId14" w:history="1">
        <w:r w:rsidR="00DE00B2" w:rsidRPr="00225F36">
          <w:rPr>
            <w:rStyle w:val="Hyperlink"/>
          </w:rPr>
          <w:t>Fachaufsichtsk</w:t>
        </w:r>
        <w:r w:rsidR="00DE00B2" w:rsidRPr="00225F36">
          <w:rPr>
            <w:rStyle w:val="Hyperlink"/>
          </w:rPr>
          <w:t>o</w:t>
        </w:r>
        <w:r w:rsidR="00DE00B2" w:rsidRPr="00225F36">
          <w:rPr>
            <w:rStyle w:val="Hyperlink"/>
          </w:rPr>
          <w:t>n</w:t>
        </w:r>
        <w:r w:rsidR="00DE00B2" w:rsidRPr="00225F36">
          <w:rPr>
            <w:rStyle w:val="Hyperlink"/>
          </w:rPr>
          <w:t>z</w:t>
        </w:r>
        <w:r w:rsidR="00DE00B2" w:rsidRPr="00225F36">
          <w:rPr>
            <w:rStyle w:val="Hyperlink"/>
          </w:rPr>
          <w:t>ep</w:t>
        </w:r>
        <w:r w:rsidR="00DE00B2" w:rsidRPr="00225F36">
          <w:rPr>
            <w:rStyle w:val="Hyperlink"/>
          </w:rPr>
          <w:t>t</w:t>
        </w:r>
        <w:r w:rsidR="00DE00B2" w:rsidRPr="00225F36">
          <w:rPr>
            <w:rStyle w:val="Hyperlink"/>
          </w:rPr>
          <w:t>_Prüfübersicht.docx</w:t>
        </w:r>
      </w:hyperlink>
    </w:p>
    <w:p w:rsidR="00DE00B2" w:rsidRDefault="00DE00B2" w:rsidP="00742F69"/>
    <w:p w:rsidR="00742F69" w:rsidRDefault="00742F69" w:rsidP="00742F69">
      <w:pPr>
        <w:rPr>
          <w:rFonts w:cs="Arial"/>
        </w:rPr>
      </w:pPr>
    </w:p>
    <w:p w:rsidR="00742F69" w:rsidRDefault="00742F69" w:rsidP="00742F69">
      <w:pPr>
        <w:rPr>
          <w:rFonts w:cs="Arial"/>
        </w:rPr>
      </w:pPr>
      <w:r>
        <w:rPr>
          <w:rFonts w:cs="Arial"/>
        </w:rPr>
        <w:t>Das bisherige Fachaufsichtskonzept vom 09.08.2011  wird hiermit außer Kraft gesetzt.</w:t>
      </w:r>
    </w:p>
    <w:p w:rsidR="00742F69" w:rsidRDefault="00742F69" w:rsidP="00742F69">
      <w:pPr>
        <w:rPr>
          <w:rFonts w:cs="Arial"/>
        </w:rPr>
      </w:pPr>
    </w:p>
    <w:p w:rsidR="00742F69" w:rsidRDefault="00742F69" w:rsidP="00742F69">
      <w:pPr>
        <w:rPr>
          <w:rFonts w:cs="Arial"/>
        </w:rPr>
      </w:pPr>
    </w:p>
    <w:p w:rsidR="00742F69" w:rsidRDefault="00742F69" w:rsidP="00742F69">
      <w:pPr>
        <w:rPr>
          <w:rFonts w:cs="Arial"/>
        </w:rPr>
      </w:pPr>
    </w:p>
    <w:p w:rsidR="00742F69" w:rsidRDefault="00742F69" w:rsidP="00742F69">
      <w:pPr>
        <w:rPr>
          <w:rFonts w:cs="Arial"/>
        </w:rPr>
      </w:pPr>
      <w:r>
        <w:rPr>
          <w:rFonts w:cs="Arial"/>
        </w:rPr>
        <w:t>Brigitta Kose                                                                               13.06.2012</w:t>
      </w:r>
    </w:p>
    <w:p w:rsidR="00742F69" w:rsidRDefault="00742F69" w:rsidP="00742F69">
      <w:pPr>
        <w:rPr>
          <w:del w:id="3" w:author="WeissD001" w:date="2010-03-18T17:43:00Z"/>
          <w:rFonts w:cs="Arial"/>
        </w:rPr>
      </w:pPr>
      <w:r>
        <w:rPr>
          <w:rFonts w:cs="Arial"/>
        </w:rPr>
        <w:t xml:space="preserve">Geschäftsführerin </w:t>
      </w:r>
    </w:p>
    <w:p w:rsidR="00742F69" w:rsidRDefault="00742F69" w:rsidP="00742F69">
      <w:pPr>
        <w:rPr>
          <w:del w:id="4" w:author="WeissD001" w:date="2010-03-18T17:43:00Z"/>
          <w:rFonts w:cs="Arial"/>
        </w:rPr>
      </w:pPr>
    </w:p>
    <w:p w:rsidR="00742F69" w:rsidRDefault="00742F69" w:rsidP="00742F69">
      <w:pPr>
        <w:rPr>
          <w:rFonts w:cs="Arial"/>
        </w:rPr>
      </w:pPr>
    </w:p>
    <w:p w:rsidR="005F44A3" w:rsidRDefault="005F44A3" w:rsidP="00472DDE">
      <w:pPr>
        <w:pStyle w:val="Listenabsatz"/>
        <w:ind w:left="0"/>
        <w:contextualSpacing w:val="0"/>
      </w:pPr>
    </w:p>
    <w:sectPr w:rsidR="005F44A3" w:rsidSect="005F44A3">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DF1" w:rsidRDefault="009F0DF1" w:rsidP="005F44A3">
      <w:r>
        <w:separator/>
      </w:r>
    </w:p>
  </w:endnote>
  <w:endnote w:type="continuationSeparator" w:id="0">
    <w:p w:rsidR="009F0DF1" w:rsidRDefault="009F0DF1" w:rsidP="005F44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1F1" w:rsidRDefault="002A01F1">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39128"/>
      <w:docPartObj>
        <w:docPartGallery w:val="Page Numbers (Bottom of Page)"/>
        <w:docPartUnique/>
      </w:docPartObj>
    </w:sdtPr>
    <w:sdtEndPr>
      <w:rPr>
        <w:sz w:val="20"/>
        <w:szCs w:val="20"/>
      </w:rPr>
    </w:sdtEndPr>
    <w:sdtContent>
      <w:p w:rsidR="005F44A3" w:rsidRDefault="00DC37EA">
        <w:pPr>
          <w:pStyle w:val="Fuzeile"/>
          <w:jc w:val="right"/>
        </w:pPr>
        <w:r w:rsidRPr="002A01F1">
          <w:rPr>
            <w:sz w:val="20"/>
            <w:szCs w:val="20"/>
          </w:rPr>
          <w:fldChar w:fldCharType="begin"/>
        </w:r>
        <w:r w:rsidR="002E0076" w:rsidRPr="002A01F1">
          <w:rPr>
            <w:sz w:val="20"/>
            <w:szCs w:val="20"/>
          </w:rPr>
          <w:instrText xml:space="preserve"> PAGE   \* MERGEFORMAT </w:instrText>
        </w:r>
        <w:r w:rsidRPr="002A01F1">
          <w:rPr>
            <w:sz w:val="20"/>
            <w:szCs w:val="20"/>
          </w:rPr>
          <w:fldChar w:fldCharType="separate"/>
        </w:r>
        <w:r w:rsidR="00225F36">
          <w:rPr>
            <w:noProof/>
            <w:sz w:val="20"/>
            <w:szCs w:val="20"/>
          </w:rPr>
          <w:t>3</w:t>
        </w:r>
        <w:r w:rsidRPr="002A01F1">
          <w:rPr>
            <w:sz w:val="20"/>
            <w:szCs w:val="20"/>
          </w:rPr>
          <w:fldChar w:fldCharType="end"/>
        </w:r>
      </w:p>
    </w:sdtContent>
  </w:sdt>
  <w:p w:rsidR="005F44A3" w:rsidRDefault="005F44A3">
    <w:pPr>
      <w:pStyle w:val="Fuzeil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1F1" w:rsidRDefault="002A01F1">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DF1" w:rsidRDefault="009F0DF1" w:rsidP="005F44A3">
      <w:r>
        <w:separator/>
      </w:r>
    </w:p>
  </w:footnote>
  <w:footnote w:type="continuationSeparator" w:id="0">
    <w:p w:rsidR="009F0DF1" w:rsidRDefault="009F0DF1" w:rsidP="005F44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1F1" w:rsidRDefault="002A01F1">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4A3" w:rsidRDefault="005F44A3">
    <w:pPr>
      <w:pStyle w:val="Kopfzeile"/>
    </w:pPr>
    <w:r w:rsidRPr="005F44A3">
      <w:rPr>
        <w:noProof/>
      </w:rPr>
      <w:drawing>
        <wp:inline distT="0" distB="0" distL="0" distR="0">
          <wp:extent cx="1505817" cy="307550"/>
          <wp:effectExtent l="19050" t="0" r="0" b="0"/>
          <wp:docPr id="5" name="Bild 1" descr="03506.wmf"/>
          <wp:cNvGraphicFramePr/>
          <a:graphic xmlns:a="http://schemas.openxmlformats.org/drawingml/2006/main">
            <a:graphicData uri="http://schemas.openxmlformats.org/drawingml/2006/picture">
              <pic:pic xmlns:pic="http://schemas.openxmlformats.org/drawingml/2006/picture">
                <pic:nvPicPr>
                  <pic:cNvPr id="25" name="Grafik 24" descr="03506.wmf"/>
                  <pic:cNvPicPr>
                    <a:picLocks noChangeAspect="1"/>
                  </pic:cNvPicPr>
                </pic:nvPicPr>
                <pic:blipFill>
                  <a:blip r:embed="rId1" cstate="print"/>
                  <a:stretch>
                    <a:fillRect/>
                  </a:stretch>
                </pic:blipFill>
                <pic:spPr>
                  <a:xfrm>
                    <a:off x="0" y="0"/>
                    <a:ext cx="1505817" cy="307550"/>
                  </a:xfrm>
                  <a:prstGeom prst="rect">
                    <a:avLst/>
                  </a:prstGeom>
                </pic:spPr>
              </pic:pic>
            </a:graphicData>
          </a:graphic>
        </wp:inline>
      </w:drawing>
    </w:r>
    <w:r w:rsidRPr="005F44A3">
      <w:rPr>
        <w:noProof/>
      </w:rPr>
      <w:drawing>
        <wp:inline distT="0" distB="0" distL="0" distR="0">
          <wp:extent cx="3552825" cy="314325"/>
          <wp:effectExtent l="19050" t="0" r="0" b="0"/>
          <wp:docPr id="7" name="Objek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530975" cy="273050"/>
                    <a:chOff x="1673225" y="0"/>
                    <a:chExt cx="6530975" cy="273050"/>
                  </a:xfrm>
                </a:grpSpPr>
                <a:sp>
                  <a:nvSpPr>
                    <a:cNvPr id="228356" name="Rectangle 4"/>
                    <a:cNvSpPr>
                      <a:spLocks noChangeArrowheads="1"/>
                    </a:cNvSpPr>
                  </a:nvSpPr>
                  <a:spPr bwMode="auto">
                    <a:xfrm>
                      <a:off x="1673225" y="0"/>
                      <a:ext cx="6530975" cy="273050"/>
                    </a:xfrm>
                    <a:prstGeom prst="rect">
                      <a:avLst/>
                    </a:prstGeom>
                    <a:solidFill>
                      <a:srgbClr val="22BC81"/>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r w:rsidRPr="005F44A3">
      <w:rPr>
        <w:noProof/>
      </w:rPr>
      <w:drawing>
        <wp:inline distT="0" distB="0" distL="0" distR="0">
          <wp:extent cx="619125" cy="314325"/>
          <wp:effectExtent l="19050" t="0" r="0" b="0"/>
          <wp:docPr id="6" name="Objek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25513" cy="273050"/>
                    <a:chOff x="8255000" y="0"/>
                    <a:chExt cx="925513" cy="273050"/>
                  </a:xfrm>
                </a:grpSpPr>
                <a:sp>
                  <a:nvSpPr>
                    <a:cNvPr id="228357" name="Rectangle 5"/>
                    <a:cNvSpPr>
                      <a:spLocks noChangeArrowheads="1"/>
                    </a:cNvSpPr>
                  </a:nvSpPr>
                  <a:spPr bwMode="auto">
                    <a:xfrm>
                      <a:off x="8255000" y="0"/>
                      <a:ext cx="925513" cy="273050"/>
                    </a:xfrm>
                    <a:prstGeom prst="rect">
                      <a:avLst/>
                    </a:prstGeom>
                    <a:solidFill>
                      <a:srgbClr val="C8C8C8"/>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1F1" w:rsidRDefault="002A01F1">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6.6pt;height:6.6pt" o:bullet="t">
        <v:imagedata r:id="rId1" o:title="Aufzählungszeichen RotGrau"/>
      </v:shape>
    </w:pict>
  </w:numPicBullet>
  <w:abstractNum w:abstractNumId="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7">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num w:numId="1">
    <w:abstractNumId w:val="4"/>
  </w:num>
  <w:num w:numId="2">
    <w:abstractNumId w:val="7"/>
  </w:num>
  <w:num w:numId="3">
    <w:abstractNumId w:val="3"/>
  </w:num>
  <w:num w:numId="4">
    <w:abstractNumId w:val="6"/>
  </w:num>
  <w:num w:numId="5">
    <w:abstractNumId w:val="2"/>
  </w:num>
  <w:num w:numId="6">
    <w:abstractNumId w:val="2"/>
  </w:num>
  <w:num w:numId="7">
    <w:abstractNumId w:val="1"/>
  </w:num>
  <w:num w:numId="8">
    <w:abstractNumId w:val="1"/>
  </w:num>
  <w:num w:numId="9">
    <w:abstractNumId w:val="0"/>
  </w:num>
  <w:num w:numId="10">
    <w:abstractNumId w:val="0"/>
  </w:num>
  <w:num w:numId="11">
    <w:abstractNumId w:val="7"/>
  </w:num>
  <w:num w:numId="12">
    <w:abstractNumId w:val="6"/>
  </w:num>
  <w:num w:numId="13">
    <w:abstractNumId w:val="2"/>
  </w:num>
  <w:num w:numId="14">
    <w:abstractNumId w:val="1"/>
  </w:num>
  <w:num w:numId="15">
    <w:abstractNumId w:val="0"/>
  </w:num>
  <w:num w:numId="16">
    <w:abstractNumId w:val="7"/>
  </w:num>
  <w:num w:numId="17">
    <w:abstractNumId w:val="6"/>
  </w:num>
  <w:num w:numId="18">
    <w:abstractNumId w:val="2"/>
  </w:num>
  <w:num w:numId="19">
    <w:abstractNumId w:val="1"/>
  </w:num>
  <w:num w:numId="20">
    <w:abstractNumId w:val="0"/>
  </w:num>
  <w:num w:numId="21">
    <w:abstractNumId w:val="7"/>
  </w:num>
  <w:num w:numId="22">
    <w:abstractNumId w:val="6"/>
  </w:num>
  <w:num w:numId="23">
    <w:abstractNumId w:val="2"/>
  </w:num>
  <w:num w:numId="24">
    <w:abstractNumId w:val="1"/>
  </w:num>
  <w:num w:numId="25">
    <w:abstractNumId w:val="0"/>
  </w:num>
  <w:num w:numId="26">
    <w:abstractNumId w:val="7"/>
  </w:num>
  <w:num w:numId="27">
    <w:abstractNumId w:val="6"/>
  </w:num>
  <w:num w:numId="28">
    <w:abstractNumId w:val="2"/>
  </w:num>
  <w:num w:numId="29">
    <w:abstractNumId w:val="1"/>
  </w:num>
  <w:num w:numId="30">
    <w:abstractNumId w:val="0"/>
  </w:num>
  <w:num w:numId="3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D95B2C"/>
    <w:rsid w:val="00157490"/>
    <w:rsid w:val="00210C06"/>
    <w:rsid w:val="002155B6"/>
    <w:rsid w:val="00225F36"/>
    <w:rsid w:val="002A01F1"/>
    <w:rsid w:val="002E0076"/>
    <w:rsid w:val="0041163E"/>
    <w:rsid w:val="00425B6F"/>
    <w:rsid w:val="00472DDE"/>
    <w:rsid w:val="0049462B"/>
    <w:rsid w:val="00573644"/>
    <w:rsid w:val="005E12EE"/>
    <w:rsid w:val="005F44A3"/>
    <w:rsid w:val="005F6EBB"/>
    <w:rsid w:val="006375C0"/>
    <w:rsid w:val="00643E50"/>
    <w:rsid w:val="006834CF"/>
    <w:rsid w:val="006B32E4"/>
    <w:rsid w:val="00736B52"/>
    <w:rsid w:val="00742F69"/>
    <w:rsid w:val="007D1808"/>
    <w:rsid w:val="008109C8"/>
    <w:rsid w:val="008401AF"/>
    <w:rsid w:val="00844036"/>
    <w:rsid w:val="00895F99"/>
    <w:rsid w:val="009F0DF1"/>
    <w:rsid w:val="00A72361"/>
    <w:rsid w:val="00AF25B7"/>
    <w:rsid w:val="00B85039"/>
    <w:rsid w:val="00B93D58"/>
    <w:rsid w:val="00BD3547"/>
    <w:rsid w:val="00C56D91"/>
    <w:rsid w:val="00CA05BC"/>
    <w:rsid w:val="00CA7BAD"/>
    <w:rsid w:val="00D03298"/>
    <w:rsid w:val="00D8634A"/>
    <w:rsid w:val="00D95B2C"/>
    <w:rsid w:val="00DC37EA"/>
    <w:rsid w:val="00DD3407"/>
    <w:rsid w:val="00DE00B2"/>
    <w:rsid w:val="00EC658C"/>
    <w:rsid w:val="00ED6F09"/>
    <w:rsid w:val="00F13AB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lsdException w:name="heading 5" w:uiPriority="2"/>
    <w:lsdException w:name="heading 6" w:uiPriority="2"/>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List" w:uiPriority="5"/>
    <w:lsdException w:name="List Bullet" w:uiPriority="4"/>
    <w:lsdException w:name="List 2" w:uiPriority="5"/>
    <w:lsdException w:name="List 3" w:uiPriority="5"/>
    <w:lsdException w:name="List 4" w:uiPriority="5"/>
    <w:lsdException w:name="List 5" w:uiPriority="5"/>
    <w:lsdException w:name="List Bullet 2" w:uiPriority="4"/>
    <w:lsdException w:name="List Bullet 3" w:uiPriority="4"/>
    <w:lsdException w:name="List Bullet 4" w:uiPriority="4"/>
    <w:lsdException w:name="List Bullet 5" w:uiPriority="4"/>
    <w:lsdException w:name="Title" w:uiPriority="0" w:qFormat="1"/>
    <w:lsdException w:name="Default Paragraph Font" w:uiPriority="1"/>
    <w:lsdException w:name="Subtitle" w:uiPriority="11"/>
    <w:lsdException w:name="Hyperlink" w:uiPriority="0"/>
    <w:lsdException w:name="Strong" w:uiPriority="22"/>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uiPriority="29"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D95B2C"/>
    <w:pPr>
      <w:spacing w:after="0" w:line="240" w:lineRule="auto"/>
    </w:pPr>
    <w:rPr>
      <w:rFonts w:ascii="Arial" w:eastAsia="Times New Roman" w:hAnsi="Arial" w:cs="Times New Roman"/>
      <w:sz w:val="24"/>
      <w:szCs w:val="32"/>
      <w:lang w:eastAsia="de-DE"/>
    </w:rPr>
  </w:style>
  <w:style w:type="paragraph" w:styleId="berschrift1">
    <w:name w:val="heading 1"/>
    <w:basedOn w:val="Standard"/>
    <w:next w:val="berschrift2"/>
    <w:link w:val="berschrift1Zchn"/>
    <w:uiPriority w:val="2"/>
    <w:qFormat/>
    <w:rsid w:val="005F6EBB"/>
    <w:pPr>
      <w:spacing w:before="240" w:after="240"/>
      <w:outlineLvl w:val="0"/>
    </w:pPr>
    <w:rPr>
      <w:rFonts w:eastAsiaTheme="majorEastAsia" w:cstheme="majorBidi"/>
      <w:b/>
      <w:bCs/>
      <w:kern w:val="32"/>
      <w:sz w:val="48"/>
      <w:szCs w:val="28"/>
      <w:lang w:eastAsia="en-US"/>
    </w:rPr>
  </w:style>
  <w:style w:type="paragraph" w:styleId="berschrift2">
    <w:name w:val="heading 2"/>
    <w:basedOn w:val="Standard"/>
    <w:next w:val="Standard"/>
    <w:link w:val="berschrift2Zchn"/>
    <w:uiPriority w:val="2"/>
    <w:qFormat/>
    <w:rsid w:val="005F6EBB"/>
    <w:pPr>
      <w:keepNext/>
      <w:keepLines/>
      <w:spacing w:before="240" w:after="240"/>
      <w:outlineLvl w:val="1"/>
    </w:pPr>
    <w:rPr>
      <w:rFonts w:eastAsiaTheme="majorEastAsia" w:cstheme="majorBidi"/>
      <w:b/>
      <w:bCs/>
      <w:sz w:val="36"/>
      <w:szCs w:val="26"/>
      <w:lang w:eastAsia="en-US"/>
    </w:rPr>
  </w:style>
  <w:style w:type="paragraph" w:styleId="berschrift3">
    <w:name w:val="heading 3"/>
    <w:basedOn w:val="Standard"/>
    <w:next w:val="Standard"/>
    <w:link w:val="berschrift3Zchn"/>
    <w:uiPriority w:val="2"/>
    <w:qFormat/>
    <w:rsid w:val="005F6EBB"/>
    <w:pPr>
      <w:keepNext/>
      <w:keepLines/>
      <w:spacing w:before="240" w:after="120"/>
      <w:outlineLvl w:val="2"/>
    </w:pPr>
    <w:rPr>
      <w:rFonts w:eastAsiaTheme="majorEastAsia" w:cstheme="majorBidi"/>
      <w:b/>
      <w:bCs/>
      <w:sz w:val="32"/>
      <w:szCs w:val="22"/>
      <w:lang w:eastAsia="en-U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szCs w:val="22"/>
      <w:lang w:eastAsia="en-US"/>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szCs w:val="22"/>
      <w:lang w:eastAsia="en-US"/>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sz w:val="22"/>
      <w:szCs w:val="22"/>
      <w:lang w:eastAsia="en-U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sz w:val="22"/>
      <w:szCs w:val="22"/>
      <w:lang w:eastAsia="en-U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lang w:eastAsia="en-US"/>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rFonts w:eastAsiaTheme="minorHAnsi" w:cstheme="minorBidi"/>
      <w:sz w:val="16"/>
      <w:szCs w:val="22"/>
      <w:lang w:eastAsia="en-US"/>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2"/>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rPr>
      <w:rFonts w:eastAsiaTheme="minorHAnsi" w:cstheme="minorBidi"/>
      <w:sz w:val="22"/>
      <w:szCs w:val="22"/>
      <w:lang w:eastAsia="en-US"/>
    </w:r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i/>
      <w:sz w:val="16"/>
      <w:szCs w:val="20"/>
      <w:lang w:eastAsia="en-US"/>
    </w:rPr>
  </w:style>
  <w:style w:type="paragraph" w:styleId="Textkrper">
    <w:name w:val="Body Text"/>
    <w:basedOn w:val="Standard"/>
    <w:link w:val="TextkrperZchn"/>
    <w:uiPriority w:val="99"/>
    <w:semiHidden/>
    <w:unhideWhenUsed/>
    <w:rsid w:val="005F6EBB"/>
    <w:pPr>
      <w:spacing w:after="120"/>
    </w:pPr>
    <w:rPr>
      <w:rFonts w:eastAsiaTheme="minorHAnsi" w:cstheme="minorBidi"/>
      <w:sz w:val="22"/>
      <w:szCs w:val="22"/>
      <w:lang w:eastAsia="en-US"/>
    </w:r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sz w:val="72"/>
      <w:szCs w:val="20"/>
      <w:lang w:eastAsia="en-US"/>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rsid w:val="007D1808"/>
    <w:pPr>
      <w:ind w:left="720"/>
      <w:contextualSpacing/>
    </w:pPr>
    <w:rPr>
      <w:rFonts w:eastAsiaTheme="minorHAnsi" w:cstheme="minorBidi"/>
      <w:sz w:val="22"/>
      <w:szCs w:val="22"/>
      <w:lang w:eastAsia="en-US"/>
    </w:rPr>
  </w:style>
  <w:style w:type="paragraph" w:customStyle="1" w:styleId="Vers-weiss">
    <w:name w:val="Vers-weiss"/>
    <w:basedOn w:val="Standard"/>
    <w:semiHidden/>
    <w:rsid w:val="00D95B2C"/>
    <w:pPr>
      <w:ind w:left="184"/>
    </w:pPr>
    <w:rPr>
      <w:b/>
      <w:caps/>
      <w:color w:val="FFFFFF"/>
      <w:spacing w:val="30"/>
      <w:sz w:val="20"/>
      <w:szCs w:val="20"/>
    </w:rPr>
  </w:style>
  <w:style w:type="paragraph" w:styleId="Sprechblasentext">
    <w:name w:val="Balloon Text"/>
    <w:basedOn w:val="Standard"/>
    <w:link w:val="SprechblasentextZchn"/>
    <w:uiPriority w:val="99"/>
    <w:semiHidden/>
    <w:unhideWhenUsed/>
    <w:rsid w:val="00D95B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5B2C"/>
    <w:rPr>
      <w:rFonts w:ascii="Tahoma" w:eastAsia="Times New Roman" w:hAnsi="Tahoma" w:cs="Tahoma"/>
      <w:sz w:val="16"/>
      <w:szCs w:val="16"/>
      <w:lang w:eastAsia="de-DE"/>
    </w:rPr>
  </w:style>
  <w:style w:type="paragraph" w:styleId="Kopfzeile">
    <w:name w:val="header"/>
    <w:basedOn w:val="Standard"/>
    <w:link w:val="KopfzeileZchn"/>
    <w:uiPriority w:val="99"/>
    <w:semiHidden/>
    <w:unhideWhenUsed/>
    <w:rsid w:val="005F44A3"/>
    <w:pPr>
      <w:tabs>
        <w:tab w:val="center" w:pos="4536"/>
        <w:tab w:val="right" w:pos="9072"/>
      </w:tabs>
    </w:pPr>
  </w:style>
  <w:style w:type="character" w:customStyle="1" w:styleId="KopfzeileZchn">
    <w:name w:val="Kopfzeile Zchn"/>
    <w:basedOn w:val="Absatz-Standardschriftart"/>
    <w:link w:val="Kopfzeile"/>
    <w:uiPriority w:val="99"/>
    <w:semiHidden/>
    <w:rsid w:val="005F44A3"/>
    <w:rPr>
      <w:rFonts w:ascii="Arial" w:eastAsia="Times New Roman" w:hAnsi="Arial" w:cs="Times New Roman"/>
      <w:sz w:val="24"/>
      <w:szCs w:val="32"/>
      <w:lang w:eastAsia="de-DE"/>
    </w:rPr>
  </w:style>
  <w:style w:type="paragraph" w:styleId="Fuzeile">
    <w:name w:val="footer"/>
    <w:basedOn w:val="Standard"/>
    <w:link w:val="FuzeileZchn"/>
    <w:uiPriority w:val="99"/>
    <w:unhideWhenUsed/>
    <w:rsid w:val="005F44A3"/>
    <w:pPr>
      <w:tabs>
        <w:tab w:val="center" w:pos="4536"/>
        <w:tab w:val="right" w:pos="9072"/>
      </w:tabs>
    </w:pPr>
  </w:style>
  <w:style w:type="character" w:customStyle="1" w:styleId="FuzeileZchn">
    <w:name w:val="Fußzeile Zchn"/>
    <w:basedOn w:val="Absatz-Standardschriftart"/>
    <w:link w:val="Fuzeile"/>
    <w:uiPriority w:val="99"/>
    <w:rsid w:val="005F44A3"/>
    <w:rPr>
      <w:rFonts w:ascii="Arial" w:eastAsia="Times New Roman" w:hAnsi="Arial" w:cs="Times New Roman"/>
      <w:sz w:val="24"/>
      <w:szCs w:val="32"/>
      <w:lang w:eastAsia="de-DE"/>
    </w:rPr>
  </w:style>
  <w:style w:type="character" w:styleId="Hyperlink">
    <w:name w:val="Hyperlink"/>
    <w:basedOn w:val="Absatz-Standardschriftart"/>
    <w:unhideWhenUsed/>
    <w:rsid w:val="00742F69"/>
    <w:rPr>
      <w:color w:val="0000FF"/>
      <w:u w:val="single"/>
    </w:rPr>
  </w:style>
  <w:style w:type="character" w:styleId="BesuchterHyperlink">
    <w:name w:val="FollowedHyperlink"/>
    <w:basedOn w:val="Absatz-Standardschriftart"/>
    <w:uiPriority w:val="99"/>
    <w:semiHidden/>
    <w:unhideWhenUsed/>
    <w:rsid w:val="00DE00B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981229934">
      <w:bodyDiv w:val="1"/>
      <w:marLeft w:val="0"/>
      <w:marRight w:val="0"/>
      <w:marTop w:val="0"/>
      <w:marBottom w:val="0"/>
      <w:divBdr>
        <w:top w:val="none" w:sz="0" w:space="0" w:color="auto"/>
        <w:left w:val="none" w:sz="0" w:space="0" w:color="auto"/>
        <w:bottom w:val="none" w:sz="0" w:space="0" w:color="auto"/>
        <w:right w:val="none" w:sz="0" w:space="0" w:color="auto"/>
      </w:divBdr>
    </w:div>
    <w:div w:id="147760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file:///\\n0011035\Ablagen\D03506-IKS\IKS_C_K133.htm"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hyperlink" Target="file:///\\n0011035\Ablagen\D03506-IKS\IKS_C_K13.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Dst.baintern.de\DFS\035\Ablagen\D03506-IKS\Start-IKS.ht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120628_Fachaufsichtskonzept_Pr&#252;f&#252;bersicht.docx"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540</Words>
  <Characters>3405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Bundesagentur für Arbeit</Company>
  <LinksUpToDate>false</LinksUpToDate>
  <CharactersWithSpaces>3938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PatanR</dc:creator>
  <cp:keywords/>
  <dc:description/>
  <cp:lastModifiedBy>Patanr</cp:lastModifiedBy>
  <cp:revision>6</cp:revision>
  <cp:lastPrinted>2012-06-13T06:33:00Z</cp:lastPrinted>
  <dcterms:created xsi:type="dcterms:W3CDTF">2012-06-13T06:20:00Z</dcterms:created>
  <dcterms:modified xsi:type="dcterms:W3CDTF">2013-07-30T08:11:00Z</dcterms:modified>
</cp:coreProperties>
</file>